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67E" w:rsidRDefault="00C2267E">
      <w:r>
        <w:rPr>
          <w:b/>
        </w:rPr>
        <w:t xml:space="preserve">Project Description: </w:t>
      </w:r>
      <w:r>
        <w:t>Students will work in groups of four to create a skit that shows their knowledge of the use of the past tense.</w:t>
      </w:r>
    </w:p>
    <w:p w:rsidR="00C2267E" w:rsidRDefault="00C2267E">
      <w:r>
        <w:rPr>
          <w:b/>
        </w:rPr>
        <w:t>Procedures:</w:t>
      </w:r>
      <w:ins w:id="0" w:author="Gayle Thieman" w:date="2011-08-09T21:28:00Z">
        <w:r w:rsidR="006F3173">
          <w:rPr>
            <w:b/>
          </w:rPr>
          <w:t xml:space="preserve">  Well </w:t>
        </w:r>
        <w:r w:rsidR="006F3173">
          <w:rPr>
            <w:b/>
          </w:rPr>
          <w:t>written and</w:t>
        </w:r>
        <w:r w:rsidR="006F3173">
          <w:rPr>
            <w:b/>
          </w:rPr>
          <w:t xml:space="preserve"> clear     Self assessment </w:t>
        </w:r>
        <w:proofErr w:type="gramStart"/>
        <w:r w:rsidR="006F3173">
          <w:rPr>
            <w:b/>
          </w:rPr>
          <w:t>and  reflection</w:t>
        </w:r>
        <w:proofErr w:type="gramEnd"/>
        <w:r w:rsidR="006F3173">
          <w:rPr>
            <w:b/>
          </w:rPr>
          <w:t xml:space="preserve"> is a great addition</w:t>
        </w:r>
      </w:ins>
    </w:p>
    <w:p w:rsidR="00C2267E" w:rsidRDefault="00C2267E" w:rsidP="00C2267E">
      <w:pPr>
        <w:pStyle w:val="ListParagraph"/>
        <w:numPr>
          <w:ilvl w:val="0"/>
          <w:numId w:val="1"/>
          <w:numberingChange w:id="1" w:author="Gayle Thieman" w:date="2011-08-09T21:26:00Z" w:original="%1:1:0:)"/>
        </w:numPr>
      </w:pPr>
      <w:r>
        <w:t xml:space="preserve">Share an acceptable script with the students. Discuss what is included in the script. </w:t>
      </w:r>
    </w:p>
    <w:p w:rsidR="00C2267E" w:rsidRDefault="00C2267E" w:rsidP="00C2267E">
      <w:pPr>
        <w:pStyle w:val="ListParagraph"/>
        <w:numPr>
          <w:ilvl w:val="0"/>
          <w:numId w:val="1"/>
          <w:numberingChange w:id="2" w:author="Gayle Thieman" w:date="2011-08-09T21:26:00Z" w:original="%1:2:0:)"/>
        </w:numPr>
      </w:pPr>
      <w:r>
        <w:t xml:space="preserve">Form groups of four. </w:t>
      </w:r>
      <w:r w:rsidR="000F7B40">
        <w:t>Provide a list of possible plots; students can also brainstorm together</w:t>
      </w:r>
      <w:r>
        <w:t xml:space="preserve"> </w:t>
      </w:r>
      <w:r w:rsidR="000F7B40">
        <w:t>to come up with their own plot</w:t>
      </w:r>
      <w:r>
        <w:t>.</w:t>
      </w:r>
    </w:p>
    <w:p w:rsidR="00C50A87" w:rsidRDefault="00C2267E" w:rsidP="00C2267E">
      <w:pPr>
        <w:pStyle w:val="ListParagraph"/>
        <w:numPr>
          <w:ilvl w:val="0"/>
          <w:numId w:val="1"/>
          <w:numberingChange w:id="3" w:author="Gayle Thieman" w:date="2011-08-09T21:26:00Z" w:original="%1:3:0:)"/>
        </w:numPr>
      </w:pPr>
      <w:r>
        <w:t xml:space="preserve">Begin to write a script for a 3-5 minute performance that will show knowledge of the past tense. Include at least five examples of each (preterit and imperfect) correctly </w:t>
      </w:r>
      <w:proofErr w:type="gramStart"/>
      <w:r>
        <w:t>conjugated .</w:t>
      </w:r>
      <w:proofErr w:type="gramEnd"/>
    </w:p>
    <w:p w:rsidR="00DC55E7" w:rsidRDefault="00DC55E7" w:rsidP="00C2267E">
      <w:pPr>
        <w:pStyle w:val="ListParagraph"/>
        <w:numPr>
          <w:ilvl w:val="0"/>
          <w:numId w:val="1"/>
          <w:numberingChange w:id="4" w:author="Gayle Thieman" w:date="2011-08-09T21:26:00Z" w:original="%1:4:0:)"/>
        </w:numPr>
      </w:pPr>
      <w:r>
        <w:t>Turn in your written script one week before your performance; teacher will review the script and hold a conference with the group to give feedback and suggestions for revision.</w:t>
      </w:r>
    </w:p>
    <w:p w:rsidR="00DC55E7" w:rsidRDefault="00DC55E7" w:rsidP="00C2267E">
      <w:pPr>
        <w:pStyle w:val="ListParagraph"/>
        <w:numPr>
          <w:ilvl w:val="0"/>
          <w:numId w:val="1"/>
          <w:numberingChange w:id="5" w:author="Gayle Thieman" w:date="2011-08-09T21:26:00Z" w:original="%1:5:0:)"/>
        </w:numPr>
      </w:pPr>
      <w:r>
        <w:t>Class time will be given to work on the script and to practice the performance.</w:t>
      </w:r>
    </w:p>
    <w:p w:rsidR="000F7B40" w:rsidRDefault="000F7B40" w:rsidP="00C2267E">
      <w:pPr>
        <w:pStyle w:val="ListParagraph"/>
        <w:numPr>
          <w:ilvl w:val="0"/>
          <w:numId w:val="1"/>
          <w:numberingChange w:id="6" w:author="Gayle Thieman" w:date="2011-08-09T21:26:00Z" w:original="%1:6:0:)"/>
        </w:numPr>
      </w:pPr>
      <w:r>
        <w:t>Audience Responsibility</w:t>
      </w:r>
    </w:p>
    <w:p w:rsidR="000F7B40" w:rsidRDefault="000F7B40" w:rsidP="000F7B40">
      <w:pPr>
        <w:pStyle w:val="ListParagraph"/>
        <w:numPr>
          <w:ilvl w:val="1"/>
          <w:numId w:val="1"/>
          <w:numberingChange w:id="7" w:author="Gayle Thieman" w:date="2011-08-09T21:26:00Z" w:original="%2:1:4:."/>
        </w:numPr>
      </w:pPr>
      <w:r>
        <w:t>Write do</w:t>
      </w:r>
      <w:r w:rsidR="00B74A8D">
        <w:t>wn 2 uses of each verb tense from</w:t>
      </w:r>
      <w:r>
        <w:t xml:space="preserve"> each group.</w:t>
      </w:r>
    </w:p>
    <w:p w:rsidR="00DC55E7" w:rsidRDefault="00DC55E7" w:rsidP="00C2267E">
      <w:pPr>
        <w:pStyle w:val="ListParagraph"/>
        <w:numPr>
          <w:ilvl w:val="0"/>
          <w:numId w:val="1"/>
          <w:numberingChange w:id="8" w:author="Gayle Thieman" w:date="2011-08-09T21:26:00Z" w:original="%1:7:0:)"/>
        </w:numPr>
      </w:pPr>
      <w:r>
        <w:t>Have st</w:t>
      </w:r>
      <w:r w:rsidR="000F7B40">
        <w:t>udents do a one paragraph self-assessment and reflection.</w:t>
      </w:r>
    </w:p>
    <w:p w:rsidR="000F7B40" w:rsidRDefault="000F7B40" w:rsidP="000F7B40">
      <w:pPr>
        <w:pStyle w:val="ListParagraph"/>
        <w:numPr>
          <w:ilvl w:val="1"/>
          <w:numId w:val="1"/>
          <w:numberingChange w:id="9" w:author="Gayle Thieman" w:date="2011-08-09T21:26:00Z" w:original="%2:1:4:."/>
        </w:numPr>
      </w:pPr>
      <w:r>
        <w:t>Written in French/Spanish to the best of their ability</w:t>
      </w:r>
    </w:p>
    <w:p w:rsidR="000F7B40" w:rsidRDefault="000F7B40" w:rsidP="000F7B40">
      <w:pPr>
        <w:pStyle w:val="ListParagraph"/>
        <w:numPr>
          <w:ilvl w:val="1"/>
          <w:numId w:val="1"/>
          <w:numberingChange w:id="10" w:author="Gayle Thieman" w:date="2011-08-09T21:26:00Z" w:original="%2:2:4:."/>
        </w:numPr>
      </w:pPr>
      <w:r>
        <w:t>What did you learn about working together?</w:t>
      </w:r>
    </w:p>
    <w:p w:rsidR="000F7B40" w:rsidRDefault="000F7B40" w:rsidP="000F7B40">
      <w:pPr>
        <w:pStyle w:val="ListParagraph"/>
        <w:numPr>
          <w:ilvl w:val="1"/>
          <w:numId w:val="1"/>
          <w:numberingChange w:id="11" w:author="Gayle Thieman" w:date="2011-08-09T21:26:00Z" w:original="%2:3:4:."/>
        </w:numPr>
      </w:pPr>
      <w:r>
        <w:t>Did the project help you to better understand how to convey events in the past? Why or why not?</w:t>
      </w:r>
    </w:p>
    <w:p w:rsidR="000F7B40" w:rsidRDefault="000F7B40" w:rsidP="000F7B40">
      <w:pPr>
        <w:pStyle w:val="ListParagraph"/>
        <w:numPr>
          <w:ilvl w:val="1"/>
          <w:numId w:val="1"/>
          <w:numberingChange w:id="12" w:author="Gayle Thieman" w:date="2011-08-09T21:26:00Z" w:original="%2:4:4:."/>
        </w:numPr>
      </w:pPr>
      <w:r>
        <w:t>How well did your group work together; did everyone participate?</w:t>
      </w:r>
    </w:p>
    <w:p w:rsidR="00C2267E" w:rsidRDefault="00DC55E7" w:rsidP="00C2267E">
      <w:pPr>
        <w:rPr>
          <w:b/>
        </w:rPr>
      </w:pPr>
      <w:r>
        <w:rPr>
          <w:b/>
        </w:rPr>
        <w:t xml:space="preserve">Evaluation </w:t>
      </w:r>
      <w:proofErr w:type="gramStart"/>
      <w:r>
        <w:rPr>
          <w:b/>
        </w:rPr>
        <w:t>Criteria</w:t>
      </w:r>
      <w:ins w:id="13" w:author="Gayle Thieman" w:date="2011-08-09T21:28:00Z">
        <w:r w:rsidR="006F3173">
          <w:rPr>
            <w:b/>
          </w:rPr>
          <w:t xml:space="preserve">  Clear</w:t>
        </w:r>
        <w:proofErr w:type="gramEnd"/>
        <w:r w:rsidR="006F3173">
          <w:rPr>
            <w:b/>
          </w:rPr>
          <w:t xml:space="preserve"> and complete</w:t>
        </w:r>
      </w:ins>
    </w:p>
    <w:p w:rsidR="00DC55E7" w:rsidRDefault="00DC55E7" w:rsidP="00DC55E7">
      <w:pPr>
        <w:pStyle w:val="ListParagraph"/>
        <w:numPr>
          <w:ilvl w:val="0"/>
          <w:numId w:val="2"/>
          <w:numberingChange w:id="14" w:author="Gayle Thieman" w:date="2011-08-09T21:26:00Z" w:original=""/>
        </w:numPr>
      </w:pPr>
      <w:r>
        <w:t>Accurate use of both tenses (written and oral)</w:t>
      </w:r>
    </w:p>
    <w:p w:rsidR="00DC55E7" w:rsidRDefault="00DC55E7" w:rsidP="00DC55E7">
      <w:pPr>
        <w:pStyle w:val="ListParagraph"/>
        <w:numPr>
          <w:ilvl w:val="0"/>
          <w:numId w:val="2"/>
          <w:numberingChange w:id="15" w:author="Gayle Thieman" w:date="2011-08-09T21:26:00Z" w:original=""/>
        </w:numPr>
      </w:pPr>
      <w:r>
        <w:t>Length of performance is within the time limits (not too short or too long)</w:t>
      </w:r>
    </w:p>
    <w:p w:rsidR="00DC55E7" w:rsidRDefault="00DC55E7" w:rsidP="00DC55E7">
      <w:pPr>
        <w:pStyle w:val="ListParagraph"/>
        <w:numPr>
          <w:ilvl w:val="0"/>
          <w:numId w:val="2"/>
          <w:numberingChange w:id="16" w:author="Gayle Thieman" w:date="2011-08-09T21:26:00Z" w:original=""/>
        </w:numPr>
      </w:pPr>
      <w:r>
        <w:t>Every member of the group must participate in the writing process AND speak in the performance; lines should be fairly evenly distributed</w:t>
      </w:r>
    </w:p>
    <w:p w:rsidR="00DC55E7" w:rsidRDefault="00DC55E7" w:rsidP="00DC55E7">
      <w:pPr>
        <w:pStyle w:val="ListParagraph"/>
        <w:numPr>
          <w:ilvl w:val="0"/>
          <w:numId w:val="2"/>
          <w:numberingChange w:id="17" w:author="Gayle Thieman" w:date="2011-08-09T21:26:00Z" w:original=""/>
        </w:numPr>
      </w:pPr>
      <w:r>
        <w:t>Script must have a well-developed plot, with a beginning, middle, and end.</w:t>
      </w:r>
    </w:p>
    <w:p w:rsidR="000F7B40" w:rsidRDefault="000F7B40" w:rsidP="00DC55E7">
      <w:pPr>
        <w:pStyle w:val="ListParagraph"/>
        <w:numPr>
          <w:ilvl w:val="0"/>
          <w:numId w:val="2"/>
          <w:numberingChange w:id="18" w:author="Gayle Thieman" w:date="2011-08-09T21:26:00Z" w:original=""/>
        </w:numPr>
      </w:pPr>
      <w:r>
        <w:t>Audience Responsibility form: are there 2 examples of each tense from each group?</w:t>
      </w:r>
    </w:p>
    <w:p w:rsidR="000F7B40" w:rsidRDefault="000F7B40" w:rsidP="00DC55E7">
      <w:pPr>
        <w:pStyle w:val="ListParagraph"/>
        <w:numPr>
          <w:ilvl w:val="0"/>
          <w:numId w:val="2"/>
          <w:numberingChange w:id="19" w:author="Gayle Thieman" w:date="2011-08-09T21:26:00Z" w:original=""/>
        </w:numPr>
      </w:pPr>
      <w:r>
        <w:t>Self-assessment: address all the questions in the self-assessment/reflection in complete sentences in French/Spanish to the best of your ability.</w:t>
      </w:r>
    </w:p>
    <w:p w:rsidR="00B74A8D" w:rsidRDefault="00B74A8D" w:rsidP="00B74A8D">
      <w:pPr>
        <w:ind w:left="360"/>
      </w:pPr>
    </w:p>
    <w:p w:rsidR="00B74A8D" w:rsidRDefault="00B74A8D" w:rsidP="00B74A8D">
      <w:pPr>
        <w:rPr>
          <w:b/>
        </w:rPr>
      </w:pPr>
      <w:r>
        <w:rPr>
          <w:b/>
        </w:rPr>
        <w:t>Possible Plots</w:t>
      </w:r>
    </w:p>
    <w:p w:rsidR="00B74A8D" w:rsidRDefault="00B74A8D" w:rsidP="00B74A8D">
      <w:pPr>
        <w:pStyle w:val="ListParagraph"/>
        <w:numPr>
          <w:ilvl w:val="0"/>
          <w:numId w:val="3"/>
          <w:numberingChange w:id="20" w:author="Gayle Thieman" w:date="2011-08-09T21:26:00Z" w:original=""/>
        </w:numPr>
      </w:pPr>
      <w:r>
        <w:t>First day of school</w:t>
      </w:r>
    </w:p>
    <w:p w:rsidR="00B74A8D" w:rsidRDefault="00B74A8D" w:rsidP="00B74A8D">
      <w:pPr>
        <w:pStyle w:val="ListParagraph"/>
        <w:numPr>
          <w:ilvl w:val="0"/>
          <w:numId w:val="3"/>
          <w:numberingChange w:id="21" w:author="Gayle Thieman" w:date="2011-08-09T21:26:00Z" w:original=""/>
        </w:numPr>
      </w:pPr>
      <w:r>
        <w:t>Mediate a conflict such as bullying</w:t>
      </w:r>
    </w:p>
    <w:p w:rsidR="00B74A8D" w:rsidRDefault="00B74A8D" w:rsidP="00B74A8D">
      <w:pPr>
        <w:pStyle w:val="ListParagraph"/>
        <w:numPr>
          <w:ilvl w:val="0"/>
          <w:numId w:val="3"/>
          <w:numberingChange w:id="22" w:author="Gayle Thieman" w:date="2011-08-09T21:26:00Z" w:original=""/>
        </w:numPr>
      </w:pPr>
      <w:r>
        <w:t>Vacation experience</w:t>
      </w:r>
    </w:p>
    <w:p w:rsidR="00B74A8D" w:rsidRDefault="00B74A8D" w:rsidP="00B74A8D">
      <w:pPr>
        <w:pStyle w:val="ListParagraph"/>
        <w:numPr>
          <w:ilvl w:val="0"/>
          <w:numId w:val="3"/>
          <w:numberingChange w:id="23" w:author="Gayle Thieman" w:date="2011-08-09T21:26:00Z" w:original=""/>
        </w:numPr>
      </w:pPr>
      <w:r>
        <w:t>The first time you did something new</w:t>
      </w:r>
    </w:p>
    <w:p w:rsidR="00B74A8D" w:rsidRDefault="00B74A8D" w:rsidP="00B74A8D">
      <w:pPr>
        <w:pStyle w:val="ListParagraph"/>
        <w:numPr>
          <w:ilvl w:val="0"/>
          <w:numId w:val="3"/>
          <w:numberingChange w:id="24" w:author="Gayle Thieman" w:date="2011-08-09T21:26:00Z" w:original=""/>
        </w:numPr>
      </w:pPr>
      <w:r>
        <w:t>Family holiday or special occasion</w:t>
      </w:r>
    </w:p>
    <w:p w:rsidR="00B74A8D" w:rsidRDefault="00B74A8D" w:rsidP="00B74A8D">
      <w:pPr>
        <w:rPr>
          <w:b/>
        </w:rPr>
      </w:pPr>
      <w:proofErr w:type="gramStart"/>
      <w:r>
        <w:rPr>
          <w:b/>
        </w:rPr>
        <w:t>Sample</w:t>
      </w:r>
      <w:ins w:id="25" w:author="Gayle Thieman" w:date="2011-08-09T21:28:00Z">
        <w:r w:rsidR="006F3173">
          <w:rPr>
            <w:b/>
          </w:rPr>
          <w:t xml:space="preserve">  I</w:t>
        </w:r>
        <w:proofErr w:type="gramEnd"/>
        <w:r w:rsidR="006F3173">
          <w:rPr>
            <w:b/>
          </w:rPr>
          <w:t xml:space="preserve"> love the skits</w:t>
        </w:r>
      </w:ins>
    </w:p>
    <w:p w:rsidR="00B74A8D" w:rsidRDefault="00B74A8D" w:rsidP="00B74A8D">
      <w:r>
        <w:t>The First Day of School (Principal, Teacher, Student, Parent)</w:t>
      </w:r>
      <w:r w:rsidR="00ED2975">
        <w:t xml:space="preserve"> in English</w:t>
      </w:r>
    </w:p>
    <w:p w:rsidR="00B74A8D" w:rsidRDefault="00B74A8D" w:rsidP="00B74A8D">
      <w:r>
        <w:t xml:space="preserve">Pt: Are you ready for school, Jeremy? </w:t>
      </w:r>
      <w:r w:rsidR="00BD1FE2" w:rsidRPr="00BD1FE2">
        <w:rPr>
          <w:highlight w:val="yellow"/>
        </w:rPr>
        <w:t>Did you do</w:t>
      </w:r>
      <w:r w:rsidR="00BD1FE2">
        <w:t xml:space="preserve"> the dishes, and </w:t>
      </w:r>
      <w:r w:rsidR="00BD1FE2" w:rsidRPr="00BD1FE2">
        <w:rPr>
          <w:highlight w:val="yellow"/>
        </w:rPr>
        <w:t>pick up</w:t>
      </w:r>
      <w:r w:rsidR="00BD1FE2">
        <w:t xml:space="preserve"> your dirty clothes?</w:t>
      </w:r>
    </w:p>
    <w:p w:rsidR="001B29C8" w:rsidRDefault="001B29C8" w:rsidP="00B74A8D">
      <w:r>
        <w:t xml:space="preserve">S: Yeah Mom. </w:t>
      </w:r>
      <w:r w:rsidR="00BD1FE2">
        <w:t xml:space="preserve">I </w:t>
      </w:r>
      <w:r w:rsidR="00BD1FE2" w:rsidRPr="00BD1FE2">
        <w:rPr>
          <w:highlight w:val="yellow"/>
        </w:rPr>
        <w:t>did the dishes</w:t>
      </w:r>
      <w:r w:rsidR="00BD1FE2">
        <w:t xml:space="preserve"> and </w:t>
      </w:r>
      <w:r w:rsidR="00BD1FE2" w:rsidRPr="00BD1FE2">
        <w:rPr>
          <w:highlight w:val="yellow"/>
        </w:rPr>
        <w:t>picked up</w:t>
      </w:r>
      <w:r w:rsidR="00BD1FE2">
        <w:t xml:space="preserve"> my clothes </w:t>
      </w:r>
      <w:r w:rsidR="00BD1FE2" w:rsidRPr="00BD1FE2">
        <w:rPr>
          <w:highlight w:val="green"/>
        </w:rPr>
        <w:t>while I was listening</w:t>
      </w:r>
      <w:r w:rsidR="00BD1FE2">
        <w:t xml:space="preserve"> to my </w:t>
      </w:r>
      <w:proofErr w:type="spellStart"/>
      <w:r w:rsidR="00BD1FE2">
        <w:t>Ipod</w:t>
      </w:r>
      <w:proofErr w:type="spellEnd"/>
      <w:r w:rsidR="00BD1FE2">
        <w:t>.</w:t>
      </w:r>
    </w:p>
    <w:p w:rsidR="001B29C8" w:rsidRDefault="001B29C8" w:rsidP="00B74A8D">
      <w:r>
        <w:t>Pt: OK, let’s go to school</w:t>
      </w:r>
      <w:r w:rsidR="00BD1FE2">
        <w:t>; don’t forget your lunch</w:t>
      </w:r>
      <w:r>
        <w:t>!</w:t>
      </w:r>
    </w:p>
    <w:p w:rsidR="001B29C8" w:rsidRDefault="001B29C8" w:rsidP="00B74A8D">
      <w:r>
        <w:t>(Arrive at school)</w:t>
      </w:r>
    </w:p>
    <w:p w:rsidR="001B29C8" w:rsidRDefault="001B29C8" w:rsidP="00B74A8D">
      <w:r>
        <w:t xml:space="preserve">P: Oh hello, Jeremy. Welcome back. How </w:t>
      </w:r>
      <w:r w:rsidRPr="00BD1FE2">
        <w:rPr>
          <w:highlight w:val="green"/>
        </w:rPr>
        <w:t>was your summer</w:t>
      </w:r>
      <w:r>
        <w:t>?</w:t>
      </w:r>
    </w:p>
    <w:p w:rsidR="001B29C8" w:rsidRDefault="001B29C8" w:rsidP="00B74A8D">
      <w:r>
        <w:t xml:space="preserve">S: It </w:t>
      </w:r>
      <w:r w:rsidRPr="00BD1FE2">
        <w:rPr>
          <w:highlight w:val="green"/>
        </w:rPr>
        <w:t>was super rad</w:t>
      </w:r>
      <w:r>
        <w:t>!</w:t>
      </w:r>
    </w:p>
    <w:p w:rsidR="001B29C8" w:rsidRDefault="001B29C8" w:rsidP="00B74A8D">
      <w:r>
        <w:t xml:space="preserve">P: </w:t>
      </w:r>
      <w:r w:rsidRPr="00BD1FE2">
        <w:rPr>
          <w:highlight w:val="yellow"/>
        </w:rPr>
        <w:t>What did you do</w:t>
      </w:r>
      <w:r>
        <w:t>?</w:t>
      </w:r>
    </w:p>
    <w:p w:rsidR="00B74A8D" w:rsidRDefault="001B29C8" w:rsidP="00B74A8D">
      <w:r>
        <w:t xml:space="preserve">S: </w:t>
      </w:r>
      <w:r w:rsidRPr="00BD1FE2">
        <w:rPr>
          <w:highlight w:val="yellow"/>
        </w:rPr>
        <w:t>I went to the beach</w:t>
      </w:r>
      <w:r>
        <w:t xml:space="preserve"> and </w:t>
      </w:r>
      <w:r w:rsidRPr="00BD1FE2">
        <w:rPr>
          <w:highlight w:val="yellow"/>
        </w:rPr>
        <w:t>went surfing</w:t>
      </w:r>
      <w:r>
        <w:t xml:space="preserve">. While </w:t>
      </w:r>
      <w:r w:rsidR="00BD1FE2">
        <w:rPr>
          <w:highlight w:val="green"/>
        </w:rPr>
        <w:t xml:space="preserve">I was </w:t>
      </w:r>
      <w:r w:rsidR="00BD1FE2" w:rsidRPr="00BD1FE2">
        <w:rPr>
          <w:highlight w:val="green"/>
        </w:rPr>
        <w:t>camping</w:t>
      </w:r>
      <w:r>
        <w:t xml:space="preserve">, </w:t>
      </w:r>
      <w:r w:rsidRPr="00BD1FE2">
        <w:rPr>
          <w:highlight w:val="yellow"/>
        </w:rPr>
        <w:t>I learned how to sail</w:t>
      </w:r>
      <w:r>
        <w:t>.</w:t>
      </w:r>
    </w:p>
    <w:p w:rsidR="001B29C8" w:rsidRDefault="001B29C8" w:rsidP="00B74A8D">
      <w:r>
        <w:t>P: Have a great first day!</w:t>
      </w:r>
    </w:p>
    <w:p w:rsidR="001B29C8" w:rsidRDefault="001B29C8" w:rsidP="00B74A8D">
      <w:r>
        <w:t xml:space="preserve">T: Good morning, Jeremy. Welcome! </w:t>
      </w:r>
    </w:p>
    <w:p w:rsidR="001B29C8" w:rsidRDefault="001B29C8" w:rsidP="00B74A8D">
      <w:r>
        <w:t>S: Good morning!</w:t>
      </w:r>
    </w:p>
    <w:p w:rsidR="001B29C8" w:rsidRDefault="001B29C8" w:rsidP="00B74A8D">
      <w:r>
        <w:t>(Student sits down)</w:t>
      </w:r>
    </w:p>
    <w:p w:rsidR="001B29C8" w:rsidRDefault="001B29C8" w:rsidP="00B74A8D">
      <w:r>
        <w:t xml:space="preserve">T: Today we are going to talk about the past tense. Jeremy, can you tell me </w:t>
      </w:r>
      <w:r w:rsidRPr="00BD1FE2">
        <w:rPr>
          <w:highlight w:val="yellow"/>
        </w:rPr>
        <w:t>what you did</w:t>
      </w:r>
      <w:r>
        <w:t xml:space="preserve"> this morning?</w:t>
      </w:r>
    </w:p>
    <w:p w:rsidR="001B29C8" w:rsidRDefault="001B29C8" w:rsidP="00B74A8D">
      <w:r>
        <w:t xml:space="preserve">Pt (enters abruptly): I can answer that! </w:t>
      </w:r>
      <w:r w:rsidRPr="00BD1FE2">
        <w:rPr>
          <w:highlight w:val="green"/>
        </w:rPr>
        <w:t>He was lazy</w:t>
      </w:r>
      <w:r>
        <w:t xml:space="preserve">, and </w:t>
      </w:r>
      <w:r w:rsidRPr="00BD1FE2">
        <w:rPr>
          <w:highlight w:val="yellow"/>
        </w:rPr>
        <w:t>he didn’t do the dishes</w:t>
      </w:r>
      <w:r>
        <w:t xml:space="preserve">, </w:t>
      </w:r>
      <w:r w:rsidRPr="00BD1FE2">
        <w:rPr>
          <w:highlight w:val="yellow"/>
        </w:rPr>
        <w:t>pick up his dirty clothes</w:t>
      </w:r>
      <w:r>
        <w:t xml:space="preserve">, and </w:t>
      </w:r>
      <w:r w:rsidRPr="00BD1FE2">
        <w:rPr>
          <w:highlight w:val="yellow"/>
        </w:rPr>
        <w:t>he forgot his lunch</w:t>
      </w:r>
      <w:r>
        <w:t>!</w:t>
      </w:r>
    </w:p>
    <w:p w:rsidR="00BD1FE2" w:rsidRDefault="00BD1FE2" w:rsidP="00B74A8D">
      <w:r>
        <w:t>T: “He was lazy” is the imperfect tense because it describes a characteristic of Jeremy. “What he did and didn’t do” are in the preterit because they are consecutive and completed actions.</w:t>
      </w:r>
    </w:p>
    <w:p w:rsidR="001B29C8" w:rsidRPr="00B3560A" w:rsidRDefault="00B35E11" w:rsidP="00B74A8D">
      <w:pPr>
        <w:rPr>
          <w:b/>
        </w:rPr>
      </w:pPr>
      <w:r w:rsidRPr="00B3560A">
        <w:rPr>
          <w:b/>
        </w:rPr>
        <w:t xml:space="preserve">En </w:t>
      </w:r>
      <w:proofErr w:type="spellStart"/>
      <w:r w:rsidRPr="00B3560A">
        <w:rPr>
          <w:b/>
        </w:rPr>
        <w:t>Fran</w:t>
      </w:r>
      <w:r w:rsidRPr="00B3560A">
        <w:rPr>
          <w:rFonts w:cstheme="minorHAnsi"/>
          <w:b/>
        </w:rPr>
        <w:t>ç</w:t>
      </w:r>
      <w:r w:rsidRPr="00B3560A">
        <w:rPr>
          <w:b/>
        </w:rPr>
        <w:t>ais</w:t>
      </w:r>
      <w:proofErr w:type="spellEnd"/>
      <w:r w:rsidRPr="00B3560A">
        <w:rPr>
          <w:b/>
        </w:rPr>
        <w:t xml:space="preserve">, un </w:t>
      </w:r>
      <w:proofErr w:type="spellStart"/>
      <w:r w:rsidRPr="00B3560A">
        <w:rPr>
          <w:b/>
        </w:rPr>
        <w:t>exemple</w:t>
      </w:r>
      <w:proofErr w:type="spellEnd"/>
      <w:proofErr w:type="gramStart"/>
      <w:r w:rsidRPr="00B3560A">
        <w:rPr>
          <w:b/>
        </w:rPr>
        <w:t>:</w:t>
      </w:r>
      <w:ins w:id="26" w:author="Gayle Thieman" w:date="2011-08-09T21:28:00Z">
        <w:r w:rsidR="006F3173">
          <w:rPr>
            <w:b/>
          </w:rPr>
          <w:t xml:space="preserve">   </w:t>
        </w:r>
        <w:proofErr w:type="spellStart"/>
        <w:r w:rsidR="006F3173">
          <w:rPr>
            <w:b/>
          </w:rPr>
          <w:t>Tres</w:t>
        </w:r>
        <w:proofErr w:type="spellEnd"/>
        <w:proofErr w:type="gramEnd"/>
        <w:r w:rsidR="006F3173">
          <w:rPr>
            <w:b/>
          </w:rPr>
          <w:t xml:space="preserve"> </w:t>
        </w:r>
        <w:proofErr w:type="spellStart"/>
        <w:r w:rsidR="006F3173">
          <w:rPr>
            <w:b/>
          </w:rPr>
          <w:t>bien</w:t>
        </w:r>
        <w:proofErr w:type="spellEnd"/>
        <w:r w:rsidR="006F3173">
          <w:rPr>
            <w:b/>
          </w:rPr>
          <w:t xml:space="preserve"> </w:t>
        </w:r>
        <w:proofErr w:type="spellStart"/>
        <w:r w:rsidR="006F3173">
          <w:rPr>
            <w:b/>
          </w:rPr>
          <w:t>exemple</w:t>
        </w:r>
      </w:ins>
      <w:proofErr w:type="spellEnd"/>
    </w:p>
    <w:p w:rsidR="00B35E11" w:rsidRDefault="00B35E11" w:rsidP="00B74A8D">
      <w:r>
        <w:t xml:space="preserve">Le Premier Jour de </w:t>
      </w:r>
      <w:proofErr w:type="spellStart"/>
      <w:r>
        <w:t>l’</w:t>
      </w:r>
      <w:r>
        <w:rPr>
          <w:rFonts w:cstheme="minorHAnsi"/>
        </w:rPr>
        <w:t>é</w:t>
      </w:r>
      <w:r>
        <w:t>cole</w:t>
      </w:r>
      <w:proofErr w:type="spellEnd"/>
    </w:p>
    <w:p w:rsidR="00B35E11" w:rsidRDefault="00B35E11" w:rsidP="00B74A8D">
      <w:proofErr w:type="spellStart"/>
      <w:r>
        <w:t>Maman</w:t>
      </w:r>
      <w:proofErr w:type="spellEnd"/>
      <w:r>
        <w:t>: Es-</w:t>
      </w:r>
      <w:proofErr w:type="spellStart"/>
      <w:r>
        <w:t>tu</w:t>
      </w:r>
      <w:proofErr w:type="spellEnd"/>
      <w:r>
        <w:t xml:space="preserve"> pr</w:t>
      </w:r>
      <w:r>
        <w:rPr>
          <w:rFonts w:cstheme="minorHAnsi"/>
        </w:rPr>
        <w:t>ê</w:t>
      </w:r>
      <w:r>
        <w:t xml:space="preserve">t pour </w:t>
      </w:r>
      <w:proofErr w:type="spellStart"/>
      <w:r>
        <w:t>aller</w:t>
      </w:r>
      <w:proofErr w:type="spellEnd"/>
      <w:r>
        <w:t xml:space="preserve"> </w:t>
      </w:r>
      <w:r>
        <w:rPr>
          <w:rFonts w:cstheme="minorHAnsi"/>
        </w:rPr>
        <w:t>à</w:t>
      </w:r>
      <w:r>
        <w:t xml:space="preserve"> </w:t>
      </w:r>
      <w:proofErr w:type="spellStart"/>
      <w:r>
        <w:t>l’</w:t>
      </w:r>
      <w:r>
        <w:rPr>
          <w:rFonts w:cstheme="minorHAnsi"/>
        </w:rPr>
        <w:t>é</w:t>
      </w:r>
      <w:r>
        <w:t>cole</w:t>
      </w:r>
      <w:proofErr w:type="spellEnd"/>
      <w:r>
        <w:t xml:space="preserve">, </w:t>
      </w:r>
      <w:proofErr w:type="spellStart"/>
      <w:r>
        <w:t>Jeremi</w:t>
      </w:r>
      <w:proofErr w:type="spellEnd"/>
      <w:r>
        <w:t xml:space="preserve">? </w:t>
      </w:r>
      <w:proofErr w:type="spellStart"/>
      <w:proofErr w:type="gramStart"/>
      <w:r>
        <w:t>Est-ce</w:t>
      </w:r>
      <w:proofErr w:type="spellEnd"/>
      <w:r>
        <w:t xml:space="preserve"> </w:t>
      </w:r>
      <w:proofErr w:type="spellStart"/>
      <w:r w:rsidRPr="00ED2975">
        <w:rPr>
          <w:highlight w:val="yellow"/>
        </w:rPr>
        <w:t>que</w:t>
      </w:r>
      <w:proofErr w:type="spellEnd"/>
      <w:r w:rsidRPr="00ED2975">
        <w:rPr>
          <w:highlight w:val="yellow"/>
        </w:rPr>
        <w:t xml:space="preserve"> </w:t>
      </w:r>
      <w:proofErr w:type="spellStart"/>
      <w:r w:rsidRPr="00ED2975">
        <w:rPr>
          <w:highlight w:val="yellow"/>
        </w:rPr>
        <w:t>tu</w:t>
      </w:r>
      <w:proofErr w:type="spellEnd"/>
      <w:r w:rsidRPr="00ED2975">
        <w:rPr>
          <w:highlight w:val="yellow"/>
        </w:rPr>
        <w:t xml:space="preserve"> as </w:t>
      </w:r>
      <w:proofErr w:type="spellStart"/>
      <w:r w:rsidR="009A50DF" w:rsidRPr="00ED2975">
        <w:rPr>
          <w:highlight w:val="yellow"/>
        </w:rPr>
        <w:t>lavé</w:t>
      </w:r>
      <w:proofErr w:type="spellEnd"/>
      <w:r>
        <w:t xml:space="preserve"> les </w:t>
      </w:r>
      <w:proofErr w:type="spellStart"/>
      <w:r>
        <w:t>vaisselles</w:t>
      </w:r>
      <w:proofErr w:type="spellEnd"/>
      <w:r>
        <w:t>?</w:t>
      </w:r>
      <w:proofErr w:type="gramEnd"/>
      <w:r>
        <w:t xml:space="preserve"> </w:t>
      </w:r>
      <w:proofErr w:type="gramStart"/>
      <w:r w:rsidRPr="00ED2975">
        <w:rPr>
          <w:highlight w:val="yellow"/>
        </w:rPr>
        <w:t>As-</w:t>
      </w:r>
      <w:proofErr w:type="spellStart"/>
      <w:r w:rsidRPr="00ED2975">
        <w:rPr>
          <w:highlight w:val="yellow"/>
        </w:rPr>
        <w:t>tu</w:t>
      </w:r>
      <w:proofErr w:type="spellEnd"/>
      <w:r w:rsidRPr="00ED2975">
        <w:rPr>
          <w:highlight w:val="yellow"/>
        </w:rPr>
        <w:t xml:space="preserve"> </w:t>
      </w:r>
      <w:proofErr w:type="spellStart"/>
      <w:r w:rsidRPr="00ED2975">
        <w:rPr>
          <w:highlight w:val="yellow"/>
        </w:rPr>
        <w:t>ramass</w:t>
      </w:r>
      <w:r w:rsidRPr="00ED2975">
        <w:rPr>
          <w:rFonts w:cstheme="minorHAnsi"/>
          <w:highlight w:val="yellow"/>
        </w:rPr>
        <w:t>é</w:t>
      </w:r>
      <w:proofErr w:type="spellEnd"/>
      <w:r>
        <w:t xml:space="preserve"> ton </w:t>
      </w:r>
      <w:proofErr w:type="spellStart"/>
      <w:r>
        <w:t>linge</w:t>
      </w:r>
      <w:proofErr w:type="spellEnd"/>
      <w:r>
        <w:t xml:space="preserve"> sale?</w:t>
      </w:r>
      <w:proofErr w:type="gramEnd"/>
    </w:p>
    <w:p w:rsidR="00B35E11" w:rsidRDefault="00B35E11" w:rsidP="00B74A8D">
      <w:proofErr w:type="spellStart"/>
      <w:r>
        <w:t>Jeremi</w:t>
      </w:r>
      <w:proofErr w:type="spellEnd"/>
      <w:r>
        <w:t xml:space="preserve">: </w:t>
      </w:r>
      <w:proofErr w:type="spellStart"/>
      <w:r>
        <w:t>Ouais</w:t>
      </w:r>
      <w:proofErr w:type="spellEnd"/>
      <w:r>
        <w:t xml:space="preserve"> </w:t>
      </w:r>
      <w:proofErr w:type="spellStart"/>
      <w:r>
        <w:t>Maman</w:t>
      </w:r>
      <w:proofErr w:type="spellEnd"/>
      <w:r>
        <w:t xml:space="preserve">! </w:t>
      </w:r>
      <w:proofErr w:type="spellStart"/>
      <w:r w:rsidRPr="00ED2975">
        <w:rPr>
          <w:highlight w:val="green"/>
        </w:rPr>
        <w:t>J’</w:t>
      </w:r>
      <w:r w:rsidRPr="00ED2975">
        <w:rPr>
          <w:rFonts w:cstheme="minorHAnsi"/>
          <w:highlight w:val="green"/>
        </w:rPr>
        <w:t>é</w:t>
      </w:r>
      <w:r w:rsidRPr="00ED2975">
        <w:rPr>
          <w:highlight w:val="green"/>
        </w:rPr>
        <w:t>coutais</w:t>
      </w:r>
      <w:proofErr w:type="spellEnd"/>
      <w:r>
        <w:t xml:space="preserve"> la </w:t>
      </w:r>
      <w:proofErr w:type="spellStart"/>
      <w:r>
        <w:t>musiqe</w:t>
      </w:r>
      <w:proofErr w:type="spellEnd"/>
      <w:r>
        <w:t xml:space="preserve"> </w:t>
      </w:r>
      <w:proofErr w:type="spellStart"/>
      <w:r>
        <w:t>quand</w:t>
      </w:r>
      <w:proofErr w:type="spellEnd"/>
      <w:r>
        <w:t xml:space="preserve"> </w:t>
      </w:r>
      <w:proofErr w:type="spellStart"/>
      <w:r w:rsidRPr="00ED2975">
        <w:rPr>
          <w:highlight w:val="yellow"/>
        </w:rPr>
        <w:t>j’ai</w:t>
      </w:r>
      <w:proofErr w:type="spellEnd"/>
      <w:r w:rsidRPr="00ED2975">
        <w:rPr>
          <w:highlight w:val="yellow"/>
        </w:rPr>
        <w:t xml:space="preserve"> </w:t>
      </w:r>
      <w:proofErr w:type="spellStart"/>
      <w:r w:rsidRPr="00ED2975">
        <w:rPr>
          <w:highlight w:val="yellow"/>
        </w:rPr>
        <w:t>lavé</w:t>
      </w:r>
      <w:proofErr w:type="spellEnd"/>
      <w:r>
        <w:t xml:space="preserve"> </w:t>
      </w:r>
      <w:r w:rsidR="009A50DF">
        <w:t xml:space="preserve">les </w:t>
      </w:r>
      <w:proofErr w:type="spellStart"/>
      <w:r w:rsidR="009A50DF">
        <w:t>vaisselles</w:t>
      </w:r>
      <w:proofErr w:type="spellEnd"/>
      <w:r w:rsidR="009A50DF">
        <w:t xml:space="preserve"> </w:t>
      </w:r>
      <w:proofErr w:type="gramStart"/>
      <w:r w:rsidR="009A50DF" w:rsidRPr="00ED2975">
        <w:rPr>
          <w:highlight w:val="yellow"/>
        </w:rPr>
        <w:t>et</w:t>
      </w:r>
      <w:proofErr w:type="gramEnd"/>
      <w:r w:rsidR="009A50DF" w:rsidRPr="00ED2975">
        <w:rPr>
          <w:highlight w:val="yellow"/>
        </w:rPr>
        <w:t xml:space="preserve"> </w:t>
      </w:r>
      <w:proofErr w:type="spellStart"/>
      <w:r w:rsidR="009A50DF" w:rsidRPr="00ED2975">
        <w:rPr>
          <w:highlight w:val="yellow"/>
        </w:rPr>
        <w:t>j’ai</w:t>
      </w:r>
      <w:proofErr w:type="spellEnd"/>
      <w:r w:rsidR="009A50DF" w:rsidRPr="00ED2975">
        <w:rPr>
          <w:highlight w:val="yellow"/>
        </w:rPr>
        <w:t xml:space="preserve"> </w:t>
      </w:r>
      <w:proofErr w:type="spellStart"/>
      <w:r w:rsidR="009A50DF" w:rsidRPr="00ED2975">
        <w:rPr>
          <w:highlight w:val="yellow"/>
        </w:rPr>
        <w:t>ramass</w:t>
      </w:r>
      <w:r w:rsidR="009A50DF" w:rsidRPr="00ED2975">
        <w:rPr>
          <w:rFonts w:cstheme="minorHAnsi"/>
          <w:highlight w:val="yellow"/>
        </w:rPr>
        <w:t>é</w:t>
      </w:r>
      <w:proofErr w:type="spellEnd"/>
      <w:r w:rsidR="009A50DF">
        <w:t xml:space="preserve"> </w:t>
      </w:r>
      <w:proofErr w:type="spellStart"/>
      <w:r w:rsidR="009A50DF">
        <w:t>mon</w:t>
      </w:r>
      <w:proofErr w:type="spellEnd"/>
      <w:r w:rsidR="009A50DF">
        <w:t xml:space="preserve"> </w:t>
      </w:r>
      <w:proofErr w:type="spellStart"/>
      <w:r w:rsidR="009A50DF">
        <w:t>linge</w:t>
      </w:r>
      <w:proofErr w:type="spellEnd"/>
      <w:r w:rsidR="009A50DF">
        <w:t xml:space="preserve"> sale </w:t>
      </w:r>
      <w:proofErr w:type="spellStart"/>
      <w:r w:rsidR="009A50DF">
        <w:t>hier</w:t>
      </w:r>
      <w:proofErr w:type="spellEnd"/>
      <w:r w:rsidR="009A50DF">
        <w:t xml:space="preserve"> </w:t>
      </w:r>
      <w:proofErr w:type="spellStart"/>
      <w:r w:rsidR="009A50DF">
        <w:t>soir</w:t>
      </w:r>
      <w:proofErr w:type="spellEnd"/>
      <w:r w:rsidR="009A50DF">
        <w:t>!</w:t>
      </w:r>
    </w:p>
    <w:p w:rsidR="009A50DF" w:rsidRDefault="009A50DF" w:rsidP="00B74A8D">
      <w:proofErr w:type="spellStart"/>
      <w:r>
        <w:t>Maman</w:t>
      </w:r>
      <w:proofErr w:type="spellEnd"/>
      <w:r>
        <w:t xml:space="preserve">: </w:t>
      </w:r>
      <w:proofErr w:type="spellStart"/>
      <w:r>
        <w:t>D’accord</w:t>
      </w:r>
      <w:proofErr w:type="spellEnd"/>
      <w:r>
        <w:t xml:space="preserve">, vas-y! </w:t>
      </w:r>
      <w:proofErr w:type="spellStart"/>
      <w:r>
        <w:t>N’oublie</w:t>
      </w:r>
      <w:proofErr w:type="spellEnd"/>
      <w:r>
        <w:t xml:space="preserve"> pas ton </w:t>
      </w:r>
      <w:proofErr w:type="spellStart"/>
      <w:r>
        <w:t>d</w:t>
      </w:r>
      <w:r>
        <w:rPr>
          <w:rFonts w:cstheme="minorHAnsi"/>
        </w:rPr>
        <w:t>é</w:t>
      </w:r>
      <w:r>
        <w:t>jeuner</w:t>
      </w:r>
      <w:proofErr w:type="spellEnd"/>
      <w:r>
        <w:t>!</w:t>
      </w:r>
    </w:p>
    <w:p w:rsidR="009A50DF" w:rsidRDefault="009A50DF" w:rsidP="00B74A8D">
      <w:r>
        <w:t>(</w:t>
      </w:r>
      <w:proofErr w:type="spellStart"/>
      <w:proofErr w:type="gramStart"/>
      <w:r>
        <w:t>il</w:t>
      </w:r>
      <w:proofErr w:type="spellEnd"/>
      <w:proofErr w:type="gramEnd"/>
      <w:r>
        <w:t xml:space="preserve"> arrive </w:t>
      </w:r>
      <w:r>
        <w:rPr>
          <w:rFonts w:cstheme="minorHAnsi"/>
        </w:rPr>
        <w:t>à</w:t>
      </w:r>
      <w:r>
        <w:t xml:space="preserve"> </w:t>
      </w:r>
      <w:proofErr w:type="spellStart"/>
      <w:r>
        <w:t>l’</w:t>
      </w:r>
      <w:r>
        <w:rPr>
          <w:rFonts w:cstheme="minorHAnsi"/>
        </w:rPr>
        <w:t>é</w:t>
      </w:r>
      <w:r>
        <w:t>cole</w:t>
      </w:r>
      <w:proofErr w:type="spellEnd"/>
      <w:r>
        <w:t>)</w:t>
      </w:r>
    </w:p>
    <w:p w:rsidR="009A50DF" w:rsidRDefault="009A50DF" w:rsidP="00B74A8D">
      <w:proofErr w:type="spellStart"/>
      <w:r>
        <w:t>Directeur</w:t>
      </w:r>
      <w:proofErr w:type="spellEnd"/>
      <w:r>
        <w:t xml:space="preserve"> de </w:t>
      </w:r>
      <w:proofErr w:type="spellStart"/>
      <w:r>
        <w:t>l’</w:t>
      </w:r>
      <w:r>
        <w:rPr>
          <w:rFonts w:cstheme="minorHAnsi"/>
        </w:rPr>
        <w:t>é</w:t>
      </w:r>
      <w:r>
        <w:t>cole</w:t>
      </w:r>
      <w:proofErr w:type="spellEnd"/>
      <w:r>
        <w:t xml:space="preserve">: Bonjour </w:t>
      </w:r>
      <w:proofErr w:type="spellStart"/>
      <w:r>
        <w:t>Jeremi</w:t>
      </w:r>
      <w:proofErr w:type="spellEnd"/>
      <w:r>
        <w:t xml:space="preserve">. Bien revenue! </w:t>
      </w:r>
      <w:r w:rsidRPr="00ED2975">
        <w:rPr>
          <w:highlight w:val="green"/>
        </w:rPr>
        <w:t xml:space="preserve">Comment </w:t>
      </w:r>
      <w:proofErr w:type="spellStart"/>
      <w:r w:rsidRPr="00ED2975">
        <w:rPr>
          <w:rFonts w:cstheme="minorHAnsi"/>
          <w:highlight w:val="green"/>
        </w:rPr>
        <w:t>é</w:t>
      </w:r>
      <w:r w:rsidRPr="00ED2975">
        <w:rPr>
          <w:highlight w:val="green"/>
        </w:rPr>
        <w:t>tait</w:t>
      </w:r>
      <w:proofErr w:type="spellEnd"/>
      <w:r>
        <w:t xml:space="preserve"> ton </w:t>
      </w:r>
      <w:proofErr w:type="spellStart"/>
      <w:r>
        <w:rPr>
          <w:rFonts w:cstheme="minorHAnsi"/>
        </w:rPr>
        <w:t>é</w:t>
      </w:r>
      <w:r>
        <w:t>t</w:t>
      </w:r>
      <w:r>
        <w:rPr>
          <w:rFonts w:cstheme="minorHAnsi"/>
        </w:rPr>
        <w:t>é</w:t>
      </w:r>
      <w:proofErr w:type="spellEnd"/>
      <w:r>
        <w:t>?</w:t>
      </w:r>
    </w:p>
    <w:p w:rsidR="009A50DF" w:rsidRDefault="009A50DF" w:rsidP="00B74A8D">
      <w:proofErr w:type="spellStart"/>
      <w:r>
        <w:t>Jeremi</w:t>
      </w:r>
      <w:proofErr w:type="spellEnd"/>
      <w:r w:rsidRPr="00ED2975">
        <w:rPr>
          <w:highlight w:val="green"/>
        </w:rPr>
        <w:t xml:space="preserve">: Il </w:t>
      </w:r>
      <w:proofErr w:type="spellStart"/>
      <w:r w:rsidRPr="00ED2975">
        <w:rPr>
          <w:rFonts w:cstheme="minorHAnsi"/>
          <w:highlight w:val="green"/>
        </w:rPr>
        <w:t>é</w:t>
      </w:r>
      <w:r w:rsidRPr="00ED2975">
        <w:rPr>
          <w:highlight w:val="green"/>
        </w:rPr>
        <w:t>tait</w:t>
      </w:r>
      <w:proofErr w:type="spellEnd"/>
      <w:r>
        <w:t xml:space="preserve"> super cool!</w:t>
      </w:r>
    </w:p>
    <w:p w:rsidR="009A50DF" w:rsidRDefault="009A50DF" w:rsidP="00B74A8D">
      <w:proofErr w:type="spellStart"/>
      <w:r>
        <w:t>Directeur</w:t>
      </w:r>
      <w:proofErr w:type="spellEnd"/>
      <w:r>
        <w:t xml:space="preserve">: </w:t>
      </w:r>
      <w:proofErr w:type="spellStart"/>
      <w:r>
        <w:t>Qu’est-ce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 w:rsidRPr="00ED2975">
        <w:rPr>
          <w:highlight w:val="yellow"/>
        </w:rPr>
        <w:t>tu</w:t>
      </w:r>
      <w:proofErr w:type="spellEnd"/>
      <w:r w:rsidRPr="00ED2975">
        <w:rPr>
          <w:highlight w:val="yellow"/>
        </w:rPr>
        <w:t xml:space="preserve"> as fait</w:t>
      </w:r>
      <w:r>
        <w:t>?</w:t>
      </w:r>
    </w:p>
    <w:p w:rsidR="009A50DF" w:rsidRDefault="009A50DF" w:rsidP="00B74A8D">
      <w:proofErr w:type="spellStart"/>
      <w:r>
        <w:t>Jeremi</w:t>
      </w:r>
      <w:proofErr w:type="spellEnd"/>
      <w:r w:rsidRPr="00ED2975">
        <w:rPr>
          <w:highlight w:val="yellow"/>
        </w:rPr>
        <w:t xml:space="preserve">: Je </w:t>
      </w:r>
      <w:proofErr w:type="spellStart"/>
      <w:proofErr w:type="gramStart"/>
      <w:r w:rsidRPr="00ED2975">
        <w:rPr>
          <w:highlight w:val="yellow"/>
        </w:rPr>
        <w:t>suis</w:t>
      </w:r>
      <w:proofErr w:type="spellEnd"/>
      <w:proofErr w:type="gramEnd"/>
      <w:r w:rsidRPr="00ED2975">
        <w:rPr>
          <w:highlight w:val="yellow"/>
        </w:rPr>
        <w:t xml:space="preserve"> </w:t>
      </w:r>
      <w:proofErr w:type="spellStart"/>
      <w:r w:rsidRPr="00ED2975">
        <w:rPr>
          <w:highlight w:val="yellow"/>
        </w:rPr>
        <w:t>all</w:t>
      </w:r>
      <w:r w:rsidRPr="00ED2975">
        <w:rPr>
          <w:rFonts w:cstheme="minorHAnsi"/>
          <w:highlight w:val="yellow"/>
        </w:rPr>
        <w:t>é</w:t>
      </w:r>
      <w:proofErr w:type="spellEnd"/>
      <w:r>
        <w:t xml:space="preserve"> </w:t>
      </w:r>
      <w:r>
        <w:rPr>
          <w:rFonts w:cstheme="minorHAnsi"/>
        </w:rPr>
        <w:t>à</w:t>
      </w:r>
      <w:r>
        <w:t xml:space="preserve"> la </w:t>
      </w:r>
      <w:proofErr w:type="spellStart"/>
      <w:r>
        <w:t>plage</w:t>
      </w:r>
      <w:proofErr w:type="spellEnd"/>
      <w:r>
        <w:t xml:space="preserve"> </w:t>
      </w:r>
      <w:proofErr w:type="spellStart"/>
      <w:r>
        <w:t>o</w:t>
      </w:r>
      <w:r>
        <w:rPr>
          <w:rFonts w:cstheme="minorHAnsi"/>
        </w:rPr>
        <w:t>ù</w:t>
      </w:r>
      <w:proofErr w:type="spellEnd"/>
      <w:r>
        <w:t xml:space="preserve"> </w:t>
      </w:r>
      <w:r w:rsidRPr="00ED2975">
        <w:rPr>
          <w:highlight w:val="green"/>
        </w:rPr>
        <w:t xml:space="preserve">je </w:t>
      </w:r>
      <w:proofErr w:type="spellStart"/>
      <w:r w:rsidRPr="00ED2975">
        <w:rPr>
          <w:highlight w:val="green"/>
        </w:rPr>
        <w:t>faisais</w:t>
      </w:r>
      <w:proofErr w:type="spellEnd"/>
      <w:r>
        <w:t xml:space="preserve"> du surf. </w:t>
      </w:r>
      <w:r w:rsidR="0043421B">
        <w:t xml:space="preserve">Je </w:t>
      </w:r>
      <w:proofErr w:type="spellStart"/>
      <w:r w:rsidR="0043421B" w:rsidRPr="00ED2975">
        <w:rPr>
          <w:highlight w:val="green"/>
        </w:rPr>
        <w:t>faisais</w:t>
      </w:r>
      <w:proofErr w:type="spellEnd"/>
      <w:r w:rsidR="0043421B" w:rsidRPr="00ED2975">
        <w:rPr>
          <w:highlight w:val="green"/>
        </w:rPr>
        <w:t xml:space="preserve"> du camping</w:t>
      </w:r>
      <w:r w:rsidR="0043421B">
        <w:t xml:space="preserve"> </w:t>
      </w:r>
      <w:proofErr w:type="gramStart"/>
      <w:r w:rsidR="0043421B">
        <w:t>et</w:t>
      </w:r>
      <w:proofErr w:type="gramEnd"/>
      <w:r w:rsidR="0043421B">
        <w:t xml:space="preserve"> </w:t>
      </w:r>
      <w:proofErr w:type="spellStart"/>
      <w:r w:rsidR="0043421B" w:rsidRPr="00ED2975">
        <w:rPr>
          <w:highlight w:val="yellow"/>
        </w:rPr>
        <w:t>j’ai</w:t>
      </w:r>
      <w:proofErr w:type="spellEnd"/>
      <w:r w:rsidR="0043421B" w:rsidRPr="00ED2975">
        <w:rPr>
          <w:highlight w:val="yellow"/>
        </w:rPr>
        <w:t xml:space="preserve"> </w:t>
      </w:r>
      <w:proofErr w:type="spellStart"/>
      <w:r w:rsidR="0043421B" w:rsidRPr="00ED2975">
        <w:rPr>
          <w:highlight w:val="yellow"/>
        </w:rPr>
        <w:t>appris</w:t>
      </w:r>
      <w:proofErr w:type="spellEnd"/>
      <w:r w:rsidR="0043421B">
        <w:t xml:space="preserve"> comment faire de voile.</w:t>
      </w:r>
    </w:p>
    <w:p w:rsidR="0043421B" w:rsidRDefault="0043421B" w:rsidP="00B74A8D">
      <w:proofErr w:type="spellStart"/>
      <w:r>
        <w:t>Directeur</w:t>
      </w:r>
      <w:proofErr w:type="spellEnd"/>
      <w:r>
        <w:t xml:space="preserve">: </w:t>
      </w:r>
      <w:proofErr w:type="spellStart"/>
      <w:r>
        <w:t>Passe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tr</w:t>
      </w:r>
      <w:r>
        <w:rPr>
          <w:rFonts w:cstheme="minorHAnsi"/>
        </w:rPr>
        <w:t>è</w:t>
      </w:r>
      <w:r>
        <w:t>s</w:t>
      </w:r>
      <w:proofErr w:type="spellEnd"/>
      <w:r>
        <w:t xml:space="preserve"> </w:t>
      </w:r>
      <w:proofErr w:type="spellStart"/>
      <w:r>
        <w:t>bonne</w:t>
      </w:r>
      <w:proofErr w:type="spellEnd"/>
      <w:r>
        <w:t xml:space="preserve"> </w:t>
      </w:r>
      <w:proofErr w:type="spellStart"/>
      <w:r>
        <w:t>journ</w:t>
      </w:r>
      <w:r>
        <w:rPr>
          <w:rFonts w:cstheme="minorHAnsi"/>
        </w:rPr>
        <w:t>é</w:t>
      </w:r>
      <w:r>
        <w:t>e</w:t>
      </w:r>
      <w:proofErr w:type="spellEnd"/>
      <w:r>
        <w:t>!</w:t>
      </w:r>
    </w:p>
    <w:p w:rsidR="0043421B" w:rsidRDefault="0043421B" w:rsidP="00B74A8D">
      <w:proofErr w:type="spellStart"/>
      <w:r>
        <w:t>Enseignant</w:t>
      </w:r>
      <w:proofErr w:type="spellEnd"/>
      <w:r>
        <w:t xml:space="preserve">: Bonjour </w:t>
      </w:r>
      <w:proofErr w:type="spellStart"/>
      <w:r>
        <w:t>Jeremi</w:t>
      </w:r>
      <w:proofErr w:type="spellEnd"/>
      <w:r>
        <w:t xml:space="preserve">, </w:t>
      </w:r>
      <w:proofErr w:type="spellStart"/>
      <w:r>
        <w:t>bienvenue</w:t>
      </w:r>
      <w:proofErr w:type="spellEnd"/>
      <w:r>
        <w:t>!</w:t>
      </w:r>
    </w:p>
    <w:p w:rsidR="0043421B" w:rsidRDefault="0043421B" w:rsidP="00B74A8D">
      <w:proofErr w:type="spellStart"/>
      <w:r>
        <w:t>Jeremi</w:t>
      </w:r>
      <w:proofErr w:type="spellEnd"/>
      <w:r>
        <w:t>: Bonjour Monsieur!</w:t>
      </w:r>
    </w:p>
    <w:p w:rsidR="0043421B" w:rsidRDefault="0043421B" w:rsidP="00B74A8D">
      <w:r>
        <w:t>(</w:t>
      </w:r>
      <w:proofErr w:type="spellStart"/>
      <w:proofErr w:type="gramStart"/>
      <w:r>
        <w:t>il</w:t>
      </w:r>
      <w:proofErr w:type="spellEnd"/>
      <w:proofErr w:type="gramEnd"/>
      <w:r>
        <w:t xml:space="preserve"> </w:t>
      </w:r>
      <w:proofErr w:type="spellStart"/>
      <w:r>
        <w:t>s’assoit</w:t>
      </w:r>
      <w:proofErr w:type="spellEnd"/>
      <w:r>
        <w:t>)</w:t>
      </w:r>
    </w:p>
    <w:p w:rsidR="0043421B" w:rsidRDefault="0043421B" w:rsidP="00B74A8D">
      <w:proofErr w:type="spellStart"/>
      <w:r>
        <w:t>Enseignant</w:t>
      </w:r>
      <w:proofErr w:type="spellEnd"/>
      <w:r>
        <w:t xml:space="preserve">: </w:t>
      </w:r>
      <w:proofErr w:type="spellStart"/>
      <w:r>
        <w:t>Aujourd’hui</w:t>
      </w:r>
      <w:proofErr w:type="spellEnd"/>
      <w:r>
        <w:t xml:space="preserve">, nous </w:t>
      </w:r>
      <w:proofErr w:type="spellStart"/>
      <w:r>
        <w:t>allons</w:t>
      </w:r>
      <w:proofErr w:type="spellEnd"/>
      <w:r>
        <w:t xml:space="preserve"> </w:t>
      </w:r>
      <w:proofErr w:type="spellStart"/>
      <w:r>
        <w:t>discuter</w:t>
      </w:r>
      <w:proofErr w:type="spellEnd"/>
      <w:r>
        <w:t xml:space="preserve"> le pass</w:t>
      </w:r>
      <w:r>
        <w:rPr>
          <w:rFonts w:cstheme="minorHAnsi"/>
        </w:rPr>
        <w:t>é</w:t>
      </w:r>
      <w:r>
        <w:t xml:space="preserve"> compose </w:t>
      </w:r>
      <w:proofErr w:type="gramStart"/>
      <w:r>
        <w:t>et</w:t>
      </w:r>
      <w:proofErr w:type="gramEnd"/>
      <w:r>
        <w:t xml:space="preserve"> </w:t>
      </w:r>
      <w:proofErr w:type="spellStart"/>
      <w:r>
        <w:t>l’imparfait</w:t>
      </w:r>
      <w:proofErr w:type="spellEnd"/>
      <w:r>
        <w:t xml:space="preserve">. </w:t>
      </w:r>
      <w:proofErr w:type="spellStart"/>
      <w:r>
        <w:t>Jeremi</w:t>
      </w:r>
      <w:proofErr w:type="spellEnd"/>
      <w:r>
        <w:t xml:space="preserve">, </w:t>
      </w:r>
      <w:proofErr w:type="spellStart"/>
      <w:r>
        <w:t>qu’est-ce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 w:rsidRPr="00ED2975">
        <w:rPr>
          <w:highlight w:val="yellow"/>
        </w:rPr>
        <w:t>tu</w:t>
      </w:r>
      <w:proofErr w:type="spellEnd"/>
      <w:r w:rsidRPr="00ED2975">
        <w:rPr>
          <w:highlight w:val="yellow"/>
        </w:rPr>
        <w:t xml:space="preserve"> as fait</w:t>
      </w:r>
      <w:r>
        <w:t xml:space="preserve"> </w:t>
      </w:r>
      <w:proofErr w:type="spellStart"/>
      <w:proofErr w:type="gramStart"/>
      <w:r>
        <w:t>ce</w:t>
      </w:r>
      <w:proofErr w:type="spellEnd"/>
      <w:proofErr w:type="gramEnd"/>
      <w:r>
        <w:t xml:space="preserve"> </w:t>
      </w:r>
      <w:proofErr w:type="spellStart"/>
      <w:r>
        <w:t>matin</w:t>
      </w:r>
      <w:proofErr w:type="spellEnd"/>
      <w:r>
        <w:t>?</w:t>
      </w:r>
    </w:p>
    <w:p w:rsidR="0043421B" w:rsidRDefault="0043421B" w:rsidP="00B74A8D">
      <w:r>
        <w:t>(</w:t>
      </w:r>
      <w:proofErr w:type="spellStart"/>
      <w:r>
        <w:t>Maman</w:t>
      </w:r>
      <w:proofErr w:type="spellEnd"/>
      <w:r>
        <w:t xml:space="preserve"> entre </w:t>
      </w:r>
      <w:proofErr w:type="spellStart"/>
      <w:r>
        <w:t>soudainment</w:t>
      </w:r>
      <w:proofErr w:type="spellEnd"/>
      <w:r>
        <w:t>)</w:t>
      </w:r>
    </w:p>
    <w:p w:rsidR="0043421B" w:rsidRDefault="0043421B" w:rsidP="00B74A8D">
      <w:proofErr w:type="spellStart"/>
      <w:r>
        <w:t>Maman</w:t>
      </w:r>
      <w:proofErr w:type="spellEnd"/>
      <w:r>
        <w:t xml:space="preserve">: Je </w:t>
      </w:r>
      <w:proofErr w:type="spellStart"/>
      <w:r>
        <w:t>peux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dire Monsieur! </w:t>
      </w:r>
      <w:r w:rsidRPr="00ED2975">
        <w:rPr>
          <w:highlight w:val="green"/>
        </w:rPr>
        <w:t xml:space="preserve">Il </w:t>
      </w:r>
      <w:proofErr w:type="spellStart"/>
      <w:r w:rsidRPr="00ED2975">
        <w:rPr>
          <w:rFonts w:cstheme="minorHAnsi"/>
          <w:highlight w:val="green"/>
        </w:rPr>
        <w:t>é</w:t>
      </w:r>
      <w:r w:rsidRPr="00ED2975">
        <w:rPr>
          <w:highlight w:val="green"/>
        </w:rPr>
        <w:t>tait</w:t>
      </w:r>
      <w:proofErr w:type="spellEnd"/>
      <w:r>
        <w:t xml:space="preserve"> </w:t>
      </w:r>
      <w:proofErr w:type="spellStart"/>
      <w:r>
        <w:t>paresseux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 w:rsidRPr="00ED2975">
        <w:rPr>
          <w:highlight w:val="yellow"/>
        </w:rPr>
        <w:t>il</w:t>
      </w:r>
      <w:proofErr w:type="spellEnd"/>
      <w:r w:rsidRPr="00ED2975">
        <w:rPr>
          <w:highlight w:val="yellow"/>
        </w:rPr>
        <w:t xml:space="preserve"> </w:t>
      </w:r>
      <w:proofErr w:type="spellStart"/>
      <w:r w:rsidRPr="00ED2975">
        <w:rPr>
          <w:highlight w:val="yellow"/>
        </w:rPr>
        <w:t>n’a</w:t>
      </w:r>
      <w:proofErr w:type="spellEnd"/>
      <w:r w:rsidRPr="00ED2975">
        <w:rPr>
          <w:highlight w:val="yellow"/>
        </w:rPr>
        <w:t xml:space="preserve"> pas </w:t>
      </w:r>
      <w:proofErr w:type="spellStart"/>
      <w:r w:rsidRPr="00ED2975">
        <w:rPr>
          <w:highlight w:val="yellow"/>
        </w:rPr>
        <w:t>lav</w:t>
      </w:r>
      <w:r w:rsidRPr="00ED2975">
        <w:rPr>
          <w:rFonts w:cstheme="minorHAnsi"/>
          <w:highlight w:val="yellow"/>
        </w:rPr>
        <w:t>é</w:t>
      </w:r>
      <w:proofErr w:type="spellEnd"/>
      <w:r>
        <w:t xml:space="preserve"> les </w:t>
      </w:r>
      <w:proofErr w:type="spellStart"/>
      <w:r>
        <w:t>vaisselles</w:t>
      </w:r>
      <w:proofErr w:type="spellEnd"/>
      <w:r>
        <w:t xml:space="preserve">, </w:t>
      </w:r>
      <w:proofErr w:type="spellStart"/>
      <w:r w:rsidRPr="00ED2975">
        <w:rPr>
          <w:highlight w:val="yellow"/>
        </w:rPr>
        <w:t>il</w:t>
      </w:r>
      <w:proofErr w:type="spellEnd"/>
      <w:r w:rsidRPr="00ED2975">
        <w:rPr>
          <w:highlight w:val="yellow"/>
        </w:rPr>
        <w:t xml:space="preserve"> </w:t>
      </w:r>
      <w:proofErr w:type="spellStart"/>
      <w:r w:rsidRPr="00ED2975">
        <w:rPr>
          <w:highlight w:val="yellow"/>
        </w:rPr>
        <w:t>n’a</w:t>
      </w:r>
      <w:proofErr w:type="spellEnd"/>
      <w:r w:rsidRPr="00ED2975">
        <w:rPr>
          <w:highlight w:val="yellow"/>
        </w:rPr>
        <w:t xml:space="preserve"> pas </w:t>
      </w:r>
      <w:proofErr w:type="spellStart"/>
      <w:r w:rsidRPr="00ED2975">
        <w:rPr>
          <w:highlight w:val="yellow"/>
        </w:rPr>
        <w:t>ramass</w:t>
      </w:r>
      <w:r w:rsidRPr="00ED2975">
        <w:rPr>
          <w:rFonts w:cstheme="minorHAnsi"/>
          <w:highlight w:val="yellow"/>
        </w:rPr>
        <w:t>é</w:t>
      </w:r>
      <w:proofErr w:type="spellEnd"/>
      <w:r>
        <w:t xml:space="preserve"> son </w:t>
      </w:r>
      <w:proofErr w:type="spellStart"/>
      <w:r>
        <w:t>linge</w:t>
      </w:r>
      <w:proofErr w:type="spellEnd"/>
      <w:r>
        <w:t xml:space="preserve"> sale, et </w:t>
      </w:r>
      <w:proofErr w:type="spellStart"/>
      <w:r w:rsidRPr="00ED2975">
        <w:rPr>
          <w:highlight w:val="yellow"/>
        </w:rPr>
        <w:t>il</w:t>
      </w:r>
      <w:proofErr w:type="spellEnd"/>
      <w:r w:rsidRPr="00ED2975">
        <w:rPr>
          <w:highlight w:val="yellow"/>
        </w:rPr>
        <w:t xml:space="preserve"> a </w:t>
      </w:r>
      <w:proofErr w:type="spellStart"/>
      <w:r w:rsidRPr="00ED2975">
        <w:rPr>
          <w:highlight w:val="yellow"/>
        </w:rPr>
        <w:t>oubli</w:t>
      </w:r>
      <w:r w:rsidRPr="00ED2975">
        <w:rPr>
          <w:rFonts w:cstheme="minorHAnsi"/>
          <w:highlight w:val="yellow"/>
        </w:rPr>
        <w:t>é</w:t>
      </w:r>
      <w:proofErr w:type="spellEnd"/>
      <w:r>
        <w:t xml:space="preserve"> son </w:t>
      </w:r>
      <w:proofErr w:type="spellStart"/>
      <w:r>
        <w:t>d</w:t>
      </w:r>
      <w:r>
        <w:rPr>
          <w:rFonts w:cstheme="minorHAnsi"/>
        </w:rPr>
        <w:t>é</w:t>
      </w:r>
      <w:r>
        <w:t>jeuner</w:t>
      </w:r>
      <w:proofErr w:type="spellEnd"/>
      <w:r>
        <w:t>!</w:t>
      </w:r>
    </w:p>
    <w:p w:rsidR="0094233C" w:rsidRDefault="0043421B" w:rsidP="0094233C">
      <w:proofErr w:type="spellStart"/>
      <w:r>
        <w:t>Enseignant</w:t>
      </w:r>
      <w:proofErr w:type="spellEnd"/>
      <w:r>
        <w:t xml:space="preserve">: </w:t>
      </w:r>
      <w:proofErr w:type="spellStart"/>
      <w:r>
        <w:t>Classe</w:t>
      </w:r>
      <w:proofErr w:type="spellEnd"/>
      <w:r>
        <w:t xml:space="preserve">, </w:t>
      </w:r>
      <w:proofErr w:type="spellStart"/>
      <w:r>
        <w:t>faites</w:t>
      </w:r>
      <w:proofErr w:type="spellEnd"/>
      <w:r>
        <w:t xml:space="preserve"> attention. </w:t>
      </w:r>
      <w:r w:rsidR="00ED2975">
        <w:t>“</w:t>
      </w:r>
      <w:r w:rsidR="00ED2975">
        <w:rPr>
          <w:highlight w:val="green"/>
        </w:rPr>
        <w:t>I</w:t>
      </w:r>
      <w:r w:rsidRPr="00ED2975">
        <w:rPr>
          <w:highlight w:val="green"/>
        </w:rPr>
        <w:t xml:space="preserve">l </w:t>
      </w:r>
      <w:proofErr w:type="spellStart"/>
      <w:r w:rsidRPr="00ED2975">
        <w:rPr>
          <w:rFonts w:cstheme="minorHAnsi"/>
          <w:highlight w:val="green"/>
        </w:rPr>
        <w:t>é</w:t>
      </w:r>
      <w:r w:rsidRPr="00ED2975">
        <w:rPr>
          <w:highlight w:val="green"/>
        </w:rPr>
        <w:t>tait</w:t>
      </w:r>
      <w:proofErr w:type="spellEnd"/>
      <w:r>
        <w:t xml:space="preserve"> </w:t>
      </w:r>
      <w:proofErr w:type="spellStart"/>
      <w:r>
        <w:t>paresseux</w:t>
      </w:r>
      <w:proofErr w:type="spellEnd"/>
      <w:r>
        <w:t xml:space="preserve">” </w:t>
      </w:r>
      <w:proofErr w:type="spellStart"/>
      <w:proofErr w:type="gramStart"/>
      <w:r>
        <w:t>est</w:t>
      </w:r>
      <w:proofErr w:type="spellEnd"/>
      <w:proofErr w:type="gramEnd"/>
      <w:r>
        <w:t xml:space="preserve"> </w:t>
      </w:r>
      <w:r>
        <w:rPr>
          <w:rFonts w:cstheme="minorHAnsi"/>
        </w:rPr>
        <w:t>à</w:t>
      </w:r>
      <w:r>
        <w:t xml:space="preserve"> </w:t>
      </w:r>
      <w:proofErr w:type="spellStart"/>
      <w:r>
        <w:t>l’</w:t>
      </w:r>
      <w:r w:rsidR="0094233C">
        <w:t>imparfait</w:t>
      </w:r>
      <w:proofErr w:type="spellEnd"/>
      <w:r w:rsidR="0094233C">
        <w:t>;</w:t>
      </w:r>
      <w:r w:rsidR="00ED2975">
        <w:t xml:space="preserve"> l</w:t>
      </w:r>
      <w:r>
        <w:t>a phrase</w:t>
      </w:r>
      <w:r w:rsidR="002F1E96">
        <w:t xml:space="preserve"> </w:t>
      </w:r>
      <w:proofErr w:type="spellStart"/>
      <w:r w:rsidR="002F1E96">
        <w:t>decris</w:t>
      </w:r>
      <w:proofErr w:type="spellEnd"/>
      <w:r w:rsidR="002F1E96">
        <w:t xml:space="preserve"> </w:t>
      </w:r>
      <w:r w:rsidR="00ED2975">
        <w:t xml:space="preserve">un trait </w:t>
      </w:r>
      <w:proofErr w:type="spellStart"/>
      <w:r w:rsidR="00ED2975">
        <w:t>caract</w:t>
      </w:r>
      <w:r w:rsidR="00ED2975">
        <w:rPr>
          <w:rFonts w:cstheme="minorHAnsi"/>
        </w:rPr>
        <w:t>é</w:t>
      </w:r>
      <w:r w:rsidR="002F1E96">
        <w:t>ristique</w:t>
      </w:r>
      <w:proofErr w:type="spellEnd"/>
      <w:r w:rsidR="002F1E96">
        <w:t xml:space="preserve">. </w:t>
      </w:r>
      <w:r w:rsidR="0094233C">
        <w:t>“</w:t>
      </w:r>
      <w:r w:rsidR="00ED2975" w:rsidRPr="00ED2975">
        <w:rPr>
          <w:highlight w:val="yellow"/>
        </w:rPr>
        <w:t>I</w:t>
      </w:r>
      <w:r w:rsidR="0094233C" w:rsidRPr="00ED2975">
        <w:rPr>
          <w:highlight w:val="yellow"/>
        </w:rPr>
        <w:t xml:space="preserve">l </w:t>
      </w:r>
      <w:proofErr w:type="spellStart"/>
      <w:r w:rsidR="0094233C" w:rsidRPr="00ED2975">
        <w:rPr>
          <w:highlight w:val="yellow"/>
        </w:rPr>
        <w:t>n’a</w:t>
      </w:r>
      <w:proofErr w:type="spellEnd"/>
      <w:r w:rsidR="0094233C" w:rsidRPr="00ED2975">
        <w:rPr>
          <w:highlight w:val="yellow"/>
        </w:rPr>
        <w:t xml:space="preserve"> pas </w:t>
      </w:r>
      <w:proofErr w:type="spellStart"/>
      <w:r w:rsidR="0094233C" w:rsidRPr="00ED2975">
        <w:rPr>
          <w:highlight w:val="yellow"/>
        </w:rPr>
        <w:t>lav</w:t>
      </w:r>
      <w:r w:rsidR="0094233C" w:rsidRPr="00ED2975">
        <w:rPr>
          <w:rFonts w:cstheme="minorHAnsi"/>
          <w:highlight w:val="yellow"/>
        </w:rPr>
        <w:t>é</w:t>
      </w:r>
      <w:proofErr w:type="spellEnd"/>
      <w:r w:rsidR="0094233C">
        <w:t xml:space="preserve"> les </w:t>
      </w:r>
      <w:proofErr w:type="spellStart"/>
      <w:r w:rsidR="0094233C">
        <w:t>vaisselles</w:t>
      </w:r>
      <w:proofErr w:type="spellEnd"/>
      <w:r w:rsidR="0094233C">
        <w:t xml:space="preserve">, </w:t>
      </w:r>
      <w:proofErr w:type="spellStart"/>
      <w:proofErr w:type="gramStart"/>
      <w:r w:rsidR="0094233C" w:rsidRPr="00ED2975">
        <w:rPr>
          <w:highlight w:val="yellow"/>
        </w:rPr>
        <w:t>il</w:t>
      </w:r>
      <w:proofErr w:type="spellEnd"/>
      <w:proofErr w:type="gramEnd"/>
      <w:r w:rsidR="0094233C" w:rsidRPr="00ED2975">
        <w:rPr>
          <w:highlight w:val="yellow"/>
        </w:rPr>
        <w:t xml:space="preserve"> </w:t>
      </w:r>
      <w:proofErr w:type="spellStart"/>
      <w:r w:rsidR="0094233C" w:rsidRPr="00ED2975">
        <w:rPr>
          <w:highlight w:val="yellow"/>
        </w:rPr>
        <w:t>n’a</w:t>
      </w:r>
      <w:proofErr w:type="spellEnd"/>
      <w:r w:rsidR="0094233C" w:rsidRPr="00ED2975">
        <w:rPr>
          <w:highlight w:val="yellow"/>
        </w:rPr>
        <w:t xml:space="preserve"> pas </w:t>
      </w:r>
      <w:proofErr w:type="spellStart"/>
      <w:r w:rsidR="0094233C" w:rsidRPr="00ED2975">
        <w:rPr>
          <w:highlight w:val="yellow"/>
        </w:rPr>
        <w:t>ramass</w:t>
      </w:r>
      <w:r w:rsidR="0094233C" w:rsidRPr="00ED2975">
        <w:rPr>
          <w:rFonts w:cstheme="minorHAnsi"/>
          <w:highlight w:val="yellow"/>
        </w:rPr>
        <w:t>é</w:t>
      </w:r>
      <w:proofErr w:type="spellEnd"/>
      <w:r w:rsidR="0094233C">
        <w:t xml:space="preserve"> son </w:t>
      </w:r>
      <w:proofErr w:type="spellStart"/>
      <w:r w:rsidR="0094233C">
        <w:t>linge</w:t>
      </w:r>
      <w:proofErr w:type="spellEnd"/>
      <w:r w:rsidR="0094233C">
        <w:t xml:space="preserve"> sale, et </w:t>
      </w:r>
      <w:proofErr w:type="spellStart"/>
      <w:r w:rsidR="0094233C" w:rsidRPr="00ED2975">
        <w:rPr>
          <w:highlight w:val="yellow"/>
        </w:rPr>
        <w:t>il</w:t>
      </w:r>
      <w:proofErr w:type="spellEnd"/>
      <w:r w:rsidR="0094233C" w:rsidRPr="00ED2975">
        <w:rPr>
          <w:highlight w:val="yellow"/>
        </w:rPr>
        <w:t xml:space="preserve"> a </w:t>
      </w:r>
      <w:proofErr w:type="spellStart"/>
      <w:r w:rsidR="0094233C" w:rsidRPr="00ED2975">
        <w:rPr>
          <w:highlight w:val="yellow"/>
        </w:rPr>
        <w:t>oubli</w:t>
      </w:r>
      <w:r w:rsidR="0094233C" w:rsidRPr="00ED2975">
        <w:rPr>
          <w:rFonts w:cstheme="minorHAnsi"/>
          <w:highlight w:val="yellow"/>
        </w:rPr>
        <w:t>é</w:t>
      </w:r>
      <w:proofErr w:type="spellEnd"/>
      <w:r w:rsidR="0094233C">
        <w:t xml:space="preserve"> son </w:t>
      </w:r>
      <w:proofErr w:type="spellStart"/>
      <w:r w:rsidR="0094233C">
        <w:t>d</w:t>
      </w:r>
      <w:r w:rsidR="0094233C">
        <w:rPr>
          <w:rFonts w:cstheme="minorHAnsi"/>
        </w:rPr>
        <w:t>é</w:t>
      </w:r>
      <w:r w:rsidR="0094233C">
        <w:t>jeuner</w:t>
      </w:r>
      <w:proofErr w:type="spellEnd"/>
      <w:r w:rsidR="0094233C">
        <w:t xml:space="preserve">” </w:t>
      </w:r>
      <w:proofErr w:type="spellStart"/>
      <w:r w:rsidR="0094233C">
        <w:t>sont</w:t>
      </w:r>
      <w:proofErr w:type="spellEnd"/>
      <w:r w:rsidR="0094233C">
        <w:t xml:space="preserve"> au pass</w:t>
      </w:r>
      <w:r w:rsidR="0094233C">
        <w:rPr>
          <w:rFonts w:cstheme="minorHAnsi"/>
        </w:rPr>
        <w:t>é</w:t>
      </w:r>
      <w:r w:rsidR="0094233C">
        <w:t xml:space="preserve"> compose </w:t>
      </w:r>
      <w:proofErr w:type="spellStart"/>
      <w:r w:rsidR="0094233C">
        <w:t>parce</w:t>
      </w:r>
      <w:proofErr w:type="spellEnd"/>
      <w:r w:rsidR="0094233C">
        <w:t xml:space="preserve"> </w:t>
      </w:r>
      <w:proofErr w:type="spellStart"/>
      <w:r w:rsidR="0094233C">
        <w:t>qu’elles</w:t>
      </w:r>
      <w:proofErr w:type="spellEnd"/>
      <w:r w:rsidR="0094233C">
        <w:t xml:space="preserve"> </w:t>
      </w:r>
      <w:proofErr w:type="spellStart"/>
      <w:r w:rsidR="0094233C">
        <w:t>sont</w:t>
      </w:r>
      <w:proofErr w:type="spellEnd"/>
      <w:r w:rsidR="0094233C">
        <w:t xml:space="preserve"> les actions </w:t>
      </w:r>
      <w:proofErr w:type="spellStart"/>
      <w:r w:rsidR="0094233C">
        <w:t>complètes</w:t>
      </w:r>
      <w:proofErr w:type="spellEnd"/>
      <w:r w:rsidR="0094233C">
        <w:t xml:space="preserve"> et consecutives.</w:t>
      </w:r>
    </w:p>
    <w:p w:rsidR="00B3560A" w:rsidRPr="00B3560A" w:rsidRDefault="00B3560A" w:rsidP="00B3560A">
      <w:pPr>
        <w:spacing w:after="0"/>
      </w:pPr>
      <w:bookmarkStart w:id="27" w:name="_GoBack"/>
      <w:r w:rsidRPr="00B3560A">
        <w:t>Spanish</w:t>
      </w:r>
      <w:ins w:id="28" w:author="Gayle Thieman" w:date="2011-08-09T21:29:00Z">
        <w:r w:rsidR="006F3173">
          <w:t xml:space="preserve">     Excellente</w:t>
        </w:r>
      </w:ins>
    </w:p>
    <w:p w:rsidR="00B3560A" w:rsidRPr="00B3560A" w:rsidRDefault="00B3560A" w:rsidP="00B3560A">
      <w:pPr>
        <w:spacing w:after="0"/>
      </w:pPr>
      <w:r w:rsidRPr="00B3560A">
        <w:t>El Primer Día de Escuela (Principal, Maestra, Estudiante, Mama (Ma)).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Ma: ¿</w:t>
      </w:r>
      <w:proofErr w:type="spellStart"/>
      <w:r w:rsidRPr="00B3560A">
        <w:t>Estas</w:t>
      </w:r>
      <w:proofErr w:type="spellEnd"/>
      <w:r w:rsidRPr="00B3560A">
        <w:t xml:space="preserve"> listo para la escuela, Jeremy? ¿Fregaste los platos, y recogiste su ropa sucia?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S: Sí Mamá. Fregué los platos y recogí mi ropa mientras yo escuchaba a mi IPod.</w:t>
      </w:r>
    </w:p>
    <w:p w:rsidR="00B3560A" w:rsidRPr="00B3560A" w:rsidRDefault="00B3560A" w:rsidP="00B3560A">
      <w:pPr>
        <w:spacing w:after="0"/>
      </w:pPr>
      <w:r w:rsidRPr="00B3560A">
        <w:t>Ma: Bueno, vamos a escuela; ¡No olvides su almuerzo!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(Llegue a la escuela)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P: Ah hola, Jeremy. Bienvenida de vuelta. ¿Cómo era su verano?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S: ¡Esto era súper!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P: ¿Qué hiciste?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S: Fui a la playa y fui haciendo surf. Mientras yo acampaba, aprendí a ir en barco.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P: ¡Buen primer día!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M: Buenos días, Jeremy. ¡Bienvenida!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E: ¡Buenos días!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(El estudiante toma su asiento)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M: Hoy vamos a hablar sobre el pasado. ¿Jeremy, puedes decirme qué hiciste esta mañana?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 xml:space="preserve">Ma (La mama entra repentinamente): ¡Puedo contestar esto! ¡Él era perezoso, y él no fregó los </w:t>
      </w:r>
      <w:proofErr w:type="gramStart"/>
      <w:r w:rsidRPr="00B3560A">
        <w:t>platos</w:t>
      </w:r>
      <w:proofErr w:type="gramEnd"/>
      <w:r w:rsidRPr="00B3560A">
        <w:t xml:space="preserve">, recogió su ropa sucia, y él </w:t>
      </w:r>
    </w:p>
    <w:p w:rsidR="00B3560A" w:rsidRPr="00B3560A" w:rsidRDefault="00B3560A" w:rsidP="00B3560A">
      <w:pPr>
        <w:spacing w:after="0"/>
      </w:pPr>
      <w:proofErr w:type="gramStart"/>
      <w:r w:rsidRPr="00B3560A">
        <w:t>se</w:t>
      </w:r>
      <w:proofErr w:type="gramEnd"/>
      <w:r w:rsidRPr="00B3560A">
        <w:t xml:space="preserve"> olvidó su almuerzo!</w:t>
      </w:r>
    </w:p>
    <w:p w:rsidR="00B3560A" w:rsidRPr="00B3560A" w:rsidRDefault="00B3560A" w:rsidP="00B3560A">
      <w:pPr>
        <w:spacing w:after="0"/>
      </w:pPr>
    </w:p>
    <w:p w:rsidR="00B3560A" w:rsidRPr="00B3560A" w:rsidRDefault="00B3560A" w:rsidP="00B3560A">
      <w:pPr>
        <w:spacing w:after="0"/>
      </w:pPr>
      <w:r w:rsidRPr="00B3560A">
        <w:t>M: “Él era perezoso” es en el imperfecto porque esto describe una característica de Jeremy. “Lo que él hizo y no hizo” están en el pretérito porque son acciones consecutivas y completadas.</w:t>
      </w:r>
    </w:p>
    <w:p w:rsidR="00B3560A" w:rsidRPr="00B3560A" w:rsidRDefault="00B3560A" w:rsidP="00B3560A">
      <w:pPr>
        <w:spacing w:after="0"/>
      </w:pPr>
    </w:p>
    <w:bookmarkEnd w:id="27"/>
    <w:p w:rsidR="0043421B" w:rsidRPr="00B74A8D" w:rsidRDefault="0043421B" w:rsidP="00B3560A">
      <w:pPr>
        <w:spacing w:after="0"/>
      </w:pPr>
    </w:p>
    <w:sectPr w:rsidR="0043421B" w:rsidRPr="00B74A8D" w:rsidSect="000B41F7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C46DC"/>
    <w:multiLevelType w:val="hybridMultilevel"/>
    <w:tmpl w:val="5A9EE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60EBA"/>
    <w:multiLevelType w:val="hybridMultilevel"/>
    <w:tmpl w:val="F404D7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55FD2"/>
    <w:multiLevelType w:val="hybridMultilevel"/>
    <w:tmpl w:val="9E8E4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trackRevisions/>
  <w:doNotTrackMoves/>
  <w:defaultTabStop w:val="720"/>
  <w:characterSpacingControl w:val="doNotCompress"/>
  <w:compat/>
  <w:rsids>
    <w:rsidRoot w:val="000B41F7"/>
    <w:rsid w:val="000B41F7"/>
    <w:rsid w:val="000F7B40"/>
    <w:rsid w:val="001B29C8"/>
    <w:rsid w:val="00240B2D"/>
    <w:rsid w:val="002F1E96"/>
    <w:rsid w:val="0043421B"/>
    <w:rsid w:val="006F3173"/>
    <w:rsid w:val="007E097B"/>
    <w:rsid w:val="0094233C"/>
    <w:rsid w:val="009A50DF"/>
    <w:rsid w:val="00B3560A"/>
    <w:rsid w:val="00B35E11"/>
    <w:rsid w:val="00B74A8D"/>
    <w:rsid w:val="00BD1FE2"/>
    <w:rsid w:val="00C2267E"/>
    <w:rsid w:val="00C50A87"/>
    <w:rsid w:val="00DC55E7"/>
    <w:rsid w:val="00ED2975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97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226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6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800</Words>
  <Characters>4565</Characters>
  <Application>Microsoft Macintosh Word</Application>
  <DocSecurity>0</DocSecurity>
  <Lines>38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Shawna</dc:creator>
  <cp:lastModifiedBy>Gayle Thieman</cp:lastModifiedBy>
  <cp:revision>2</cp:revision>
  <dcterms:created xsi:type="dcterms:W3CDTF">2011-08-10T04:29:00Z</dcterms:created>
  <dcterms:modified xsi:type="dcterms:W3CDTF">2011-08-10T04:29:00Z</dcterms:modified>
</cp:coreProperties>
</file>